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451314E"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w:t>
      </w:r>
      <w:r w:rsidR="00C74183">
        <w:rPr>
          <w:rFonts w:ascii="Calibri" w:hAnsi="Calibri" w:hint="eastAsia"/>
          <w:lang w:eastAsia="ja-JP"/>
        </w:rPr>
        <w:t>2</w:t>
      </w:r>
      <w:r w:rsidRPr="007A395D">
        <w:rPr>
          <w:rFonts w:ascii="Calibri" w:hAnsi="Calibri"/>
        </w:rPr>
        <w:t>-</w:t>
      </w:r>
      <w:r w:rsidR="002A496B" w:rsidRPr="002A496B">
        <w:rPr>
          <w:rFonts w:ascii="Calibri" w:hAnsi="Calibri"/>
        </w:rPr>
        <w:t>5.2.0.1</w:t>
      </w:r>
    </w:p>
    <w:p w14:paraId="0F972330" w14:textId="048C0A2E" w:rsidR="00C74183" w:rsidRPr="007A395D" w:rsidRDefault="00C74183" w:rsidP="000049D8">
      <w:pPr>
        <w:pStyle w:val="Header"/>
        <w:tabs>
          <w:tab w:val="clear" w:pos="9639"/>
          <w:tab w:val="right" w:pos="5954"/>
        </w:tabs>
        <w:spacing w:after="240"/>
        <w:jc w:val="right"/>
        <w:rPr>
          <w:rFonts w:ascii="Calibri" w:hAnsi="Calibri"/>
          <w:lang w:eastAsia="ja-JP"/>
        </w:rPr>
      </w:pPr>
      <w:r>
        <w:rPr>
          <w:rFonts w:ascii="Calibri" w:hAnsi="Calibri" w:hint="eastAsia"/>
          <w:lang w:eastAsia="ja-JP"/>
        </w:rPr>
        <w:t>E</w:t>
      </w:r>
      <w:r>
        <w:rPr>
          <w:rFonts w:ascii="Calibri" w:hAnsi="Calibri"/>
          <w:lang w:eastAsia="ja-JP"/>
        </w:rPr>
        <w:t>NG18-n.</w:t>
      </w:r>
      <w:proofErr w:type="gramStart"/>
      <w:r>
        <w:rPr>
          <w:rFonts w:ascii="Calibri" w:hAnsi="Calibri"/>
          <w:lang w:eastAsia="ja-JP"/>
        </w:rPr>
        <w:t>n.n</w:t>
      </w:r>
      <w:proofErr w:type="gramEnd"/>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D283D14"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C74183">
        <w:rPr>
          <w:rFonts w:ascii="Calibri" w:hAnsi="Calibri" w:cs="Arial" w:hint="eastAsia"/>
          <w:lang w:eastAsia="ja-JP"/>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74183">
        <w:rPr>
          <w:rFonts w:ascii="Calibri" w:hAnsi="Calibri" w:cs="Arial" w:hint="eastAsia"/>
          <w:sz w:val="24"/>
          <w:szCs w:val="24"/>
          <w:lang w:eastAsia="ja-JP"/>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DF74C4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476C2">
        <w:rPr>
          <w:rFonts w:ascii="Calibri" w:hAnsi="Calibri"/>
        </w:rPr>
        <w:t>Hideki Noguchi</w:t>
      </w:r>
    </w:p>
    <w:p w14:paraId="60BCC120" w14:textId="77777777" w:rsidR="0080294B" w:rsidRPr="007A395D" w:rsidRDefault="0080294B" w:rsidP="00FE5674">
      <w:pPr>
        <w:pStyle w:val="BodyText"/>
        <w:tabs>
          <w:tab w:val="left" w:pos="2835"/>
        </w:tabs>
        <w:rPr>
          <w:rFonts w:ascii="Calibri" w:hAnsi="Calibri"/>
        </w:rPr>
      </w:pPr>
    </w:p>
    <w:p w14:paraId="4834080C" w14:textId="791A9D27" w:rsidR="00A446C9" w:rsidRPr="00605E43" w:rsidRDefault="006A7915" w:rsidP="00A446C9">
      <w:pPr>
        <w:pStyle w:val="Title"/>
        <w:rPr>
          <w:rFonts w:ascii="Calibri" w:hAnsi="Calibri"/>
          <w:color w:val="0070C0"/>
        </w:rPr>
      </w:pPr>
      <w:r>
        <w:rPr>
          <w:rFonts w:ascii="Calibri" w:hAnsi="Calibri"/>
          <w:color w:val="0070C0"/>
        </w:rPr>
        <w:t>Workshop proposal</w:t>
      </w:r>
      <w:r w:rsidR="00DE205A">
        <w:rPr>
          <w:rFonts w:ascii="Calibri" w:hAnsi="Calibri"/>
          <w:color w:val="0070C0"/>
        </w:rPr>
        <w:t xml:space="preserve"> on </w:t>
      </w:r>
      <w:del w:id="0" w:author="Stefan Pielmeier" w:date="2024-03-21T16:50:00Z">
        <w:r w:rsidR="00DE205A" w:rsidDel="008B0AB7">
          <w:rPr>
            <w:rFonts w:ascii="Calibri" w:hAnsi="Calibri"/>
            <w:color w:val="0070C0"/>
          </w:rPr>
          <w:delText xml:space="preserve">the </w:delText>
        </w:r>
      </w:del>
      <w:r w:rsidR="00DE205A" w:rsidRPr="00DE205A">
        <w:rPr>
          <w:rFonts w:ascii="Calibri" w:hAnsi="Calibri"/>
          <w:color w:val="0070C0"/>
        </w:rPr>
        <w:t>future radionavigation and radiocommunication systems</w:t>
      </w:r>
    </w:p>
    <w:p w14:paraId="0F258596" w14:textId="50FB6E37" w:rsidR="00A446C9" w:rsidRPr="00605E43" w:rsidRDefault="00A446C9" w:rsidP="00605E43">
      <w:pPr>
        <w:pStyle w:val="Heading1"/>
      </w:pPr>
      <w:r w:rsidRPr="00605E43">
        <w:t>Summary</w:t>
      </w:r>
    </w:p>
    <w:p w14:paraId="2D829213" w14:textId="262099F9" w:rsidR="00BD4E6F" w:rsidRPr="007A395D" w:rsidRDefault="00FC3451" w:rsidP="00B56BDF">
      <w:pPr>
        <w:pStyle w:val="BodyText"/>
        <w:rPr>
          <w:rFonts w:ascii="Calibri" w:hAnsi="Calibri"/>
        </w:rPr>
      </w:pPr>
      <w:r>
        <w:rPr>
          <w:rFonts w:ascii="Calibri" w:hAnsi="Calibri"/>
        </w:rPr>
        <w:t xml:space="preserve">This document proposed an IALA workshop that will be co-hosted by DTEC and ENG Committee </w:t>
      </w:r>
      <w:proofErr w:type="gramStart"/>
      <w:r>
        <w:rPr>
          <w:rFonts w:ascii="Calibri" w:hAnsi="Calibri"/>
        </w:rPr>
        <w:t>in order to</w:t>
      </w:r>
      <w:proofErr w:type="gramEnd"/>
      <w:r>
        <w:rPr>
          <w:rFonts w:ascii="Calibri" w:hAnsi="Calibri"/>
        </w:rPr>
        <w:t xml:space="preserve"> give guidance to IALA members for the introduction of future radionavigation and radiocommunication systems</w:t>
      </w:r>
      <w:r w:rsidR="00BD4E6F"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3E040D3D" w:rsidR="00A446C9" w:rsidRPr="007A395D" w:rsidRDefault="00667CC6" w:rsidP="00A446C9">
      <w:pPr>
        <w:pStyle w:val="BodyText"/>
        <w:rPr>
          <w:rFonts w:ascii="Calibri" w:hAnsi="Calibri"/>
          <w:lang w:eastAsia="ja-JP"/>
        </w:rPr>
      </w:pPr>
      <w:r>
        <w:rPr>
          <w:rFonts w:ascii="Calibri" w:hAnsi="Calibri" w:hint="eastAsia"/>
          <w:lang w:eastAsia="ja-JP"/>
        </w:rPr>
        <w:t>A</w:t>
      </w:r>
      <w:r>
        <w:rPr>
          <w:rFonts w:ascii="Calibri" w:hAnsi="Calibri"/>
          <w:lang w:eastAsia="ja-JP"/>
        </w:rPr>
        <w:t>t its 17</w:t>
      </w:r>
      <w:r w:rsidRPr="00667CC6">
        <w:rPr>
          <w:rFonts w:ascii="Calibri" w:hAnsi="Calibri"/>
          <w:vertAlign w:val="superscript"/>
          <w:lang w:eastAsia="ja-JP"/>
        </w:rPr>
        <w:t>th</w:t>
      </w:r>
      <w:r>
        <w:rPr>
          <w:rFonts w:ascii="Calibri" w:hAnsi="Calibri"/>
          <w:lang w:eastAsia="ja-JP"/>
        </w:rPr>
        <w:t xml:space="preserve"> session of ENG Committee, a need for consideration and discussion on future radionavigation systems and radiocommunication systems were recognised since emerging digital technologies could be used for both radionavigation and radiocommunication as one system, e.g. VDES R-mode, </w:t>
      </w:r>
      <w:r w:rsidR="00A476C2">
        <w:rPr>
          <w:rFonts w:ascii="Calibri" w:hAnsi="Calibri"/>
          <w:lang w:eastAsia="ja-JP"/>
        </w:rPr>
        <w:t>Galileo return link service (section 7.8, ENG 17-14.1). As the result, the ENG tasked the author to submit a proposal of IALA workshop on this issue to DTEC 2 and ENG 18.</w:t>
      </w:r>
    </w:p>
    <w:p w14:paraId="041E9135" w14:textId="77777777" w:rsidR="00A446C9" w:rsidRPr="007A395D" w:rsidRDefault="00A446C9" w:rsidP="00605E43">
      <w:pPr>
        <w:pStyle w:val="Heading1"/>
      </w:pPr>
      <w:r w:rsidRPr="007A395D">
        <w:t>Discussion</w:t>
      </w:r>
    </w:p>
    <w:p w14:paraId="16AE6650" w14:textId="3AD35502" w:rsidR="004D1D85" w:rsidRDefault="00A476C2" w:rsidP="002B4566">
      <w:pPr>
        <w:pStyle w:val="AnnexHeading3"/>
        <w:numPr>
          <w:ilvl w:val="0"/>
          <w:numId w:val="0"/>
        </w:numPr>
        <w:jc w:val="both"/>
        <w:rPr>
          <w:rFonts w:ascii="Calibri" w:hAnsi="Calibri"/>
          <w:lang w:eastAsia="ja-JP"/>
        </w:rPr>
      </w:pPr>
      <w:r>
        <w:rPr>
          <w:rFonts w:ascii="Calibri" w:hAnsi="Calibri" w:hint="eastAsia"/>
          <w:lang w:eastAsia="ja-JP"/>
        </w:rPr>
        <w:t>T</w:t>
      </w:r>
      <w:r>
        <w:rPr>
          <w:rFonts w:ascii="Calibri" w:hAnsi="Calibri"/>
          <w:lang w:eastAsia="ja-JP"/>
        </w:rPr>
        <w:t xml:space="preserve">he proposed workshop is aimed to </w:t>
      </w:r>
      <w:r w:rsidR="00D16760">
        <w:rPr>
          <w:rFonts w:ascii="Calibri" w:hAnsi="Calibri"/>
          <w:lang w:eastAsia="ja-JP"/>
        </w:rPr>
        <w:t>update the worldwide radiocommunication plan (WWRCP, now updated as Maritime Radiocommunication Manual) maintained by DTEC and the worldwide radionavigation plan (WWRNP) maintained by ENG</w:t>
      </w:r>
      <w:r w:rsidR="00050A95">
        <w:rPr>
          <w:rFonts w:ascii="Calibri" w:hAnsi="Calibri"/>
          <w:lang w:eastAsia="ja-JP"/>
        </w:rPr>
        <w:t xml:space="preserve"> as well as provide the guidance to IALA members on this issue</w:t>
      </w:r>
      <w:r w:rsidR="00D16760">
        <w:rPr>
          <w:rFonts w:ascii="Calibri" w:hAnsi="Calibri"/>
          <w:lang w:eastAsia="ja-JP"/>
        </w:rPr>
        <w:t xml:space="preserve">. In addition, </w:t>
      </w:r>
      <w:del w:id="1" w:author="kotsu_kokusai_1@yahoo.co.jp" w:date="2024-03-21T14:29:00Z">
        <w:r w:rsidR="00D16760" w:rsidDel="006E545B">
          <w:rPr>
            <w:rFonts w:ascii="Calibri" w:hAnsi="Calibri"/>
            <w:lang w:eastAsia="ja-JP"/>
          </w:rPr>
          <w:delText xml:space="preserve">since the decision of the introduction of VDES-R-mode is expected to be made at ITU World Radiocommunication Conference in 2031 </w:delText>
        </w:r>
      </w:del>
      <w:ins w:id="2" w:author="kotsu_kokusai_1@yahoo.co.jp" w:date="2024-03-21T14:29:00Z">
        <w:r w:rsidR="006E545B">
          <w:rPr>
            <w:rFonts w:ascii="Calibri" w:hAnsi="Calibri" w:hint="eastAsia"/>
            <w:lang w:eastAsia="ja-JP"/>
          </w:rPr>
          <w:t xml:space="preserve"> ITU decided to start the study on the introduction of VDES R-Mode </w:t>
        </w:r>
      </w:ins>
      <w:r w:rsidR="00D16760">
        <w:rPr>
          <w:rFonts w:ascii="Calibri" w:hAnsi="Calibri"/>
          <w:lang w:eastAsia="ja-JP"/>
        </w:rPr>
        <w:t xml:space="preserve">and IMO will be needed to introduce </w:t>
      </w:r>
      <w:r w:rsidR="00050A95">
        <w:rPr>
          <w:rFonts w:ascii="Calibri" w:hAnsi="Calibri"/>
          <w:lang w:eastAsia="ja-JP"/>
        </w:rPr>
        <w:t xml:space="preserve">it </w:t>
      </w:r>
      <w:r w:rsidR="00D16760">
        <w:rPr>
          <w:rFonts w:ascii="Calibri" w:hAnsi="Calibri"/>
          <w:lang w:eastAsia="ja-JP"/>
        </w:rPr>
        <w:t xml:space="preserve">in </w:t>
      </w:r>
      <w:r w:rsidR="00050A95">
        <w:rPr>
          <w:rFonts w:ascii="Calibri" w:hAnsi="Calibri"/>
          <w:lang w:eastAsia="ja-JP"/>
        </w:rPr>
        <w:t xml:space="preserve">the </w:t>
      </w:r>
      <w:r w:rsidR="00D16760">
        <w:rPr>
          <w:rFonts w:ascii="Calibri" w:hAnsi="Calibri"/>
          <w:lang w:eastAsia="ja-JP"/>
        </w:rPr>
        <w:t xml:space="preserve">IMO instruments, i.e. Resolution A.1046(27) </w:t>
      </w:r>
      <w:r w:rsidR="00050A95" w:rsidRPr="00050A95">
        <w:rPr>
          <w:rFonts w:ascii="Calibri" w:hAnsi="Calibri"/>
          <w:i/>
          <w:iCs/>
          <w:lang w:eastAsia="ja-JP"/>
        </w:rPr>
        <w:t>Worldwide radionavigation system</w:t>
      </w:r>
      <w:r w:rsidR="00050A95">
        <w:rPr>
          <w:rFonts w:ascii="Calibri" w:hAnsi="Calibri"/>
          <w:lang w:eastAsia="ja-JP"/>
        </w:rPr>
        <w:t>, the workshop is also aimed to provide IALA views on th</w:t>
      </w:r>
      <w:r w:rsidR="00076A82">
        <w:rPr>
          <w:rFonts w:ascii="Calibri" w:hAnsi="Calibri"/>
          <w:lang w:eastAsia="ja-JP"/>
        </w:rPr>
        <w:t>e</w:t>
      </w:r>
      <w:r w:rsidR="00050A95">
        <w:rPr>
          <w:rFonts w:ascii="Calibri" w:hAnsi="Calibri"/>
          <w:lang w:eastAsia="ja-JP"/>
        </w:rPr>
        <w:t xml:space="preserve"> revision</w:t>
      </w:r>
      <w:r w:rsidR="00076A82">
        <w:rPr>
          <w:rFonts w:ascii="Calibri" w:hAnsi="Calibri"/>
          <w:lang w:eastAsia="ja-JP"/>
        </w:rPr>
        <w:t xml:space="preserve"> of this instrument</w:t>
      </w:r>
      <w:r w:rsidR="00050A95">
        <w:rPr>
          <w:rFonts w:ascii="Calibri" w:hAnsi="Calibri"/>
          <w:lang w:eastAsia="ja-JP"/>
        </w:rPr>
        <w:t>.</w:t>
      </w:r>
      <w:ins w:id="3" w:author="kotsu_kokusai_1@yahoo.co.jp" w:date="2024-03-21T14:44:00Z">
        <w:r w:rsidR="00961B33">
          <w:rPr>
            <w:rFonts w:ascii="Calibri" w:hAnsi="Calibri" w:hint="eastAsia"/>
            <w:lang w:eastAsia="ja-JP"/>
          </w:rPr>
          <w:t xml:space="preserve"> Furthermore, not only VDES</w:t>
        </w:r>
      </w:ins>
      <w:ins w:id="4" w:author="kotsu_kokusai_1@yahoo.co.jp" w:date="2024-03-21T14:45:00Z">
        <w:r w:rsidR="00961B33">
          <w:rPr>
            <w:rFonts w:ascii="Calibri" w:hAnsi="Calibri" w:hint="eastAsia"/>
            <w:lang w:eastAsia="ja-JP"/>
          </w:rPr>
          <w:t xml:space="preserve">, there are many technologies that can be used as both radiocommunication and radionavigation such as </w:t>
        </w:r>
      </w:ins>
      <w:ins w:id="5" w:author="kotsu_kokusai_1@yahoo.co.jp" w:date="2024-03-21T14:46:00Z">
        <w:r w:rsidR="00961B33">
          <w:rPr>
            <w:rFonts w:ascii="Calibri" w:hAnsi="Calibri" w:hint="eastAsia"/>
            <w:lang w:eastAsia="ja-JP"/>
          </w:rPr>
          <w:t>5G, MF R-mode</w:t>
        </w:r>
      </w:ins>
      <w:ins w:id="6" w:author="kotsu_kokusai_1@yahoo.co.jp" w:date="2024-03-21T14:47:00Z">
        <w:r w:rsidR="00961B33">
          <w:rPr>
            <w:rFonts w:ascii="Calibri" w:hAnsi="Calibri" w:hint="eastAsia"/>
            <w:lang w:eastAsia="ja-JP"/>
          </w:rPr>
          <w:t xml:space="preserve"> and the workshop will also cover such technologies</w:t>
        </w:r>
      </w:ins>
      <w:ins w:id="7" w:author="kotsu_kokusai_1@yahoo.co.jp" w:date="2024-03-21T14:46:00Z">
        <w:r w:rsidR="00961B33">
          <w:rPr>
            <w:rFonts w:ascii="Calibri" w:hAnsi="Calibri" w:hint="eastAsia"/>
            <w:lang w:eastAsia="ja-JP"/>
          </w:rPr>
          <w:t>.</w:t>
        </w:r>
      </w:ins>
    </w:p>
    <w:p w14:paraId="548EF6D3" w14:textId="789AE0E7" w:rsidR="00076A82" w:rsidRPr="002B4566" w:rsidRDefault="002B4566" w:rsidP="002B4566">
      <w:pPr>
        <w:spacing w:before="120" w:after="120"/>
        <w:rPr>
          <w:rFonts w:asciiTheme="minorHAnsi" w:hAnsiTheme="minorHAnsi" w:cstheme="minorHAnsi"/>
          <w:lang w:eastAsia="ja-JP"/>
        </w:rPr>
      </w:pPr>
      <w:r>
        <w:rPr>
          <w:rFonts w:asciiTheme="minorHAnsi" w:hAnsiTheme="minorHAnsi" w:cstheme="minorHAnsi" w:hint="eastAsia"/>
          <w:lang w:eastAsia="ja-JP"/>
        </w:rPr>
        <w:t>C</w:t>
      </w:r>
      <w:r>
        <w:rPr>
          <w:rFonts w:asciiTheme="minorHAnsi" w:hAnsiTheme="minorHAnsi" w:cstheme="minorHAnsi"/>
          <w:lang w:eastAsia="ja-JP"/>
        </w:rPr>
        <w:t>onsidering the guidance developed by this workshop could be useful for especially the AtoN authorities in the WWA target countries, the co-hosts of the workshop should consult with WWA for their involvement in the workshop.</w:t>
      </w:r>
    </w:p>
    <w:p w14:paraId="4626E5CF" w14:textId="06FF3B01" w:rsidR="00A476C2" w:rsidRDefault="00050A95" w:rsidP="002B4566">
      <w:pPr>
        <w:spacing w:before="120" w:after="120"/>
        <w:jc w:val="both"/>
        <w:rPr>
          <w:rFonts w:asciiTheme="minorHAnsi" w:hAnsiTheme="minorHAnsi" w:cstheme="minorHAnsi"/>
          <w:lang w:eastAsia="ja-JP"/>
        </w:rPr>
      </w:pPr>
      <w:r w:rsidRPr="002B4566">
        <w:rPr>
          <w:rFonts w:asciiTheme="minorHAnsi" w:hAnsiTheme="minorHAnsi" w:cstheme="minorHAnsi"/>
          <w:lang w:eastAsia="ja-JP"/>
        </w:rPr>
        <w:t>The proposal of the workshop is attached as annex of this document.</w:t>
      </w:r>
    </w:p>
    <w:p w14:paraId="1EE2DC23" w14:textId="0056CC2C" w:rsidR="006358E7" w:rsidRPr="007A395D" w:rsidRDefault="006358E7" w:rsidP="006358E7">
      <w:pPr>
        <w:pStyle w:val="Heading1"/>
      </w:pPr>
      <w:r>
        <w:rPr>
          <w:rFonts w:hint="eastAsia"/>
          <w:lang w:eastAsia="ja-JP"/>
        </w:rPr>
        <w:lastRenderedPageBreak/>
        <w:t>A</w:t>
      </w:r>
      <w:r>
        <w:rPr>
          <w:lang w:eastAsia="ja-JP"/>
        </w:rPr>
        <w:t>ction requested to the Committee</w:t>
      </w:r>
    </w:p>
    <w:p w14:paraId="0116B7CF" w14:textId="65207F72" w:rsidR="006358E7" w:rsidRDefault="006358E7" w:rsidP="002B4566">
      <w:pPr>
        <w:spacing w:before="120" w:after="120"/>
        <w:jc w:val="both"/>
        <w:rPr>
          <w:rFonts w:asciiTheme="minorHAnsi" w:hAnsiTheme="minorHAnsi" w:cstheme="minorHAnsi"/>
          <w:lang w:eastAsia="ja-JP"/>
        </w:rPr>
      </w:pPr>
      <w:r>
        <w:rPr>
          <w:rFonts w:asciiTheme="minorHAnsi" w:hAnsiTheme="minorHAnsi" w:cstheme="minorHAnsi" w:hint="eastAsia"/>
          <w:lang w:eastAsia="ja-JP"/>
        </w:rPr>
        <w:t>T</w:t>
      </w:r>
      <w:r>
        <w:rPr>
          <w:rFonts w:asciiTheme="minorHAnsi" w:hAnsiTheme="minorHAnsi" w:cstheme="minorHAnsi"/>
          <w:lang w:eastAsia="ja-JP"/>
        </w:rPr>
        <w:t xml:space="preserve">he Committee is requested to </w:t>
      </w:r>
      <w:r w:rsidR="005D4A4C">
        <w:rPr>
          <w:rFonts w:asciiTheme="minorHAnsi" w:hAnsiTheme="minorHAnsi" w:cstheme="minorHAnsi"/>
          <w:lang w:eastAsia="ja-JP"/>
        </w:rPr>
        <w:t>consider the proposal and act as appropriate.</w:t>
      </w:r>
    </w:p>
    <w:p w14:paraId="227F8C0C" w14:textId="77777777" w:rsidR="006358E7" w:rsidRDefault="006358E7" w:rsidP="002B4566">
      <w:pPr>
        <w:spacing w:before="120" w:after="120"/>
        <w:jc w:val="both"/>
        <w:rPr>
          <w:rFonts w:asciiTheme="minorHAnsi" w:hAnsiTheme="minorHAnsi" w:cstheme="minorHAnsi"/>
          <w:lang w:eastAsia="ja-JP"/>
        </w:rPr>
      </w:pPr>
    </w:p>
    <w:p w14:paraId="22894C27" w14:textId="77777777" w:rsidR="005D4A4C" w:rsidRDefault="005D4A4C" w:rsidP="002B4566">
      <w:pPr>
        <w:spacing w:before="120" w:after="120"/>
        <w:jc w:val="both"/>
        <w:rPr>
          <w:rFonts w:asciiTheme="minorHAnsi" w:hAnsiTheme="minorHAnsi" w:cstheme="minorHAnsi"/>
          <w:lang w:eastAsia="ja-JP"/>
        </w:rPr>
      </w:pPr>
    </w:p>
    <w:p w14:paraId="23A53F70" w14:textId="77777777" w:rsidR="00EE29FD" w:rsidRDefault="00EE29FD" w:rsidP="002B4566">
      <w:pPr>
        <w:spacing w:before="120" w:after="120"/>
        <w:jc w:val="both"/>
        <w:rPr>
          <w:rFonts w:asciiTheme="minorHAnsi" w:hAnsiTheme="minorHAnsi" w:cstheme="minorHAnsi"/>
          <w:lang w:eastAsia="ja-JP"/>
        </w:rPr>
        <w:sectPr w:rsidR="00EE29FD" w:rsidSect="00180E11">
          <w:headerReference w:type="default" r:id="rId11"/>
          <w:footerReference w:type="default" r:id="rId12"/>
          <w:headerReference w:type="first" r:id="rId13"/>
          <w:pgSz w:w="11906" w:h="16838"/>
          <w:pgMar w:top="1134" w:right="1134" w:bottom="1134" w:left="1134" w:header="709" w:footer="709" w:gutter="0"/>
          <w:pgNumType w:start="1"/>
          <w:cols w:space="708"/>
          <w:docGrid w:linePitch="360"/>
        </w:sectPr>
      </w:pPr>
    </w:p>
    <w:p w14:paraId="62E23A4A" w14:textId="77777777" w:rsidR="005D4A4C" w:rsidRDefault="005D4A4C" w:rsidP="002B4566">
      <w:pPr>
        <w:spacing w:before="120" w:after="120"/>
        <w:jc w:val="both"/>
        <w:rPr>
          <w:rFonts w:asciiTheme="minorHAnsi" w:hAnsiTheme="minorHAnsi" w:cstheme="minorHAnsi"/>
          <w:lang w:eastAsia="ja-JP"/>
        </w:rPr>
      </w:pPr>
    </w:p>
    <w:p w14:paraId="78005482" w14:textId="77777777" w:rsidR="00EE29FD" w:rsidRPr="000E38F0" w:rsidRDefault="00EE29FD" w:rsidP="00EE29FD">
      <w:pPr>
        <w:spacing w:after="120"/>
        <w:jc w:val="center"/>
        <w:rPr>
          <w:b/>
          <w:smallCaps/>
          <w:sz w:val="28"/>
          <w:u w:val="single"/>
        </w:rPr>
      </w:pPr>
      <w:r w:rsidRPr="000E38F0">
        <w:rPr>
          <w:b/>
          <w:smallCaps/>
          <w:sz w:val="28"/>
          <w:u w:val="single"/>
        </w:rPr>
        <w:t xml:space="preserve">Workshop </w:t>
      </w:r>
      <w:r>
        <w:rPr>
          <w:b/>
          <w:smallCaps/>
          <w:sz w:val="28"/>
          <w:u w:val="single"/>
        </w:rPr>
        <w:t xml:space="preserve">and Seminar </w:t>
      </w:r>
      <w:r w:rsidRPr="000E38F0">
        <w:rPr>
          <w:b/>
          <w:smallCaps/>
          <w:sz w:val="28"/>
          <w:u w:val="single"/>
        </w:rPr>
        <w:t>Proposal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EE29FD" w:rsidRPr="000E38F0" w14:paraId="10E70337" w14:textId="77777777" w:rsidTr="00B9653F">
        <w:trPr>
          <w:trHeight w:val="454"/>
        </w:trPr>
        <w:tc>
          <w:tcPr>
            <w:tcW w:w="1951" w:type="dxa"/>
            <w:vAlign w:val="center"/>
          </w:tcPr>
          <w:p w14:paraId="3FB6F65D" w14:textId="77777777" w:rsidR="00EE29FD" w:rsidRPr="000E38F0" w:rsidRDefault="00EE29FD" w:rsidP="00B9653F">
            <w:pPr>
              <w:ind w:right="-108"/>
              <w:jc w:val="center"/>
              <w:rPr>
                <w:b/>
                <w:smallCaps/>
                <w:sz w:val="28"/>
              </w:rPr>
            </w:pPr>
            <w:r w:rsidRPr="000E38F0">
              <w:rPr>
                <w:b/>
                <w:smallCaps/>
                <w:sz w:val="28"/>
              </w:rPr>
              <w:t>Vision</w:t>
            </w:r>
          </w:p>
        </w:tc>
        <w:tc>
          <w:tcPr>
            <w:tcW w:w="7796" w:type="dxa"/>
            <w:vAlign w:val="center"/>
          </w:tcPr>
          <w:p w14:paraId="6916206E" w14:textId="77777777" w:rsidR="00EE29FD" w:rsidRPr="003B55CE" w:rsidRDefault="00EE29FD" w:rsidP="00B9653F">
            <w:pPr>
              <w:rPr>
                <w:rFonts w:eastAsia="MS Mincho"/>
                <w:b/>
                <w:bCs/>
                <w:smallCaps/>
                <w:sz w:val="24"/>
                <w:lang w:eastAsia="ja-JP"/>
              </w:rPr>
            </w:pPr>
            <w:r>
              <w:rPr>
                <w:rFonts w:eastAsia="MS Mincho"/>
                <w:b/>
                <w:bCs/>
                <w:smallCaps/>
                <w:sz w:val="24"/>
                <w:lang w:eastAsia="ja-JP"/>
              </w:rPr>
              <w:t>Maritime Radionavigation and Radiocommunication in Digital era</w:t>
            </w:r>
          </w:p>
        </w:tc>
      </w:tr>
      <w:tr w:rsidR="00EE29FD" w:rsidRPr="000E38F0" w14:paraId="1D0B44E7" w14:textId="77777777" w:rsidTr="00B9653F">
        <w:trPr>
          <w:trHeight w:val="454"/>
        </w:trPr>
        <w:tc>
          <w:tcPr>
            <w:tcW w:w="1951" w:type="dxa"/>
            <w:vAlign w:val="center"/>
          </w:tcPr>
          <w:p w14:paraId="09731400" w14:textId="77777777" w:rsidR="00EE29FD" w:rsidRPr="000E38F0" w:rsidRDefault="00EE29FD" w:rsidP="00B9653F">
            <w:pPr>
              <w:numPr>
                <w:ilvl w:val="12"/>
                <w:numId w:val="0"/>
              </w:numPr>
              <w:ind w:right="-108"/>
              <w:jc w:val="center"/>
              <w:rPr>
                <w:b/>
                <w:smallCaps/>
                <w:sz w:val="28"/>
              </w:rPr>
            </w:pPr>
            <w:r w:rsidRPr="000E38F0">
              <w:rPr>
                <w:b/>
                <w:smallCaps/>
                <w:sz w:val="28"/>
              </w:rPr>
              <w:t>Proposal</w:t>
            </w:r>
          </w:p>
        </w:tc>
        <w:tc>
          <w:tcPr>
            <w:tcW w:w="7796" w:type="dxa"/>
            <w:vAlign w:val="center"/>
          </w:tcPr>
          <w:p w14:paraId="1ED2EE43" w14:textId="77777777" w:rsidR="00EE29FD" w:rsidRPr="0002485D" w:rsidRDefault="00EE29FD" w:rsidP="00B9653F">
            <w:pPr>
              <w:numPr>
                <w:ilvl w:val="12"/>
                <w:numId w:val="0"/>
              </w:numPr>
              <w:rPr>
                <w:smallCaps/>
                <w:sz w:val="24"/>
              </w:rPr>
            </w:pPr>
            <w:r>
              <w:rPr>
                <w:smallCaps/>
                <w:sz w:val="24"/>
              </w:rPr>
              <w:t>Workshop on development of guidance to IALA members for their consideration of future plan</w:t>
            </w:r>
          </w:p>
        </w:tc>
      </w:tr>
      <w:tr w:rsidR="00EE29FD" w:rsidRPr="00144882" w14:paraId="6C4EEF04" w14:textId="77777777" w:rsidTr="00B9653F">
        <w:trPr>
          <w:trHeight w:val="454"/>
        </w:trPr>
        <w:tc>
          <w:tcPr>
            <w:tcW w:w="1951" w:type="dxa"/>
            <w:vAlign w:val="center"/>
          </w:tcPr>
          <w:p w14:paraId="545F0D1C" w14:textId="77777777" w:rsidR="00EE29FD" w:rsidRPr="000E38F0" w:rsidRDefault="00EE29FD" w:rsidP="00B9653F">
            <w:pPr>
              <w:numPr>
                <w:ilvl w:val="12"/>
                <w:numId w:val="0"/>
              </w:numPr>
              <w:ind w:right="-108"/>
              <w:jc w:val="center"/>
              <w:rPr>
                <w:b/>
                <w:smallCaps/>
                <w:sz w:val="28"/>
              </w:rPr>
            </w:pPr>
            <w:r w:rsidRPr="000E38F0">
              <w:rPr>
                <w:b/>
                <w:smallCaps/>
                <w:sz w:val="28"/>
              </w:rPr>
              <w:t>Purpose</w:t>
            </w:r>
            <w:r>
              <w:rPr>
                <w:b/>
                <w:smallCaps/>
                <w:sz w:val="28"/>
              </w:rPr>
              <w:t>(s)</w:t>
            </w:r>
          </w:p>
        </w:tc>
        <w:tc>
          <w:tcPr>
            <w:tcW w:w="7796" w:type="dxa"/>
            <w:vAlign w:val="center"/>
          </w:tcPr>
          <w:p w14:paraId="5D86D80B" w14:textId="77777777" w:rsidR="00EE29FD" w:rsidRDefault="00EE29FD" w:rsidP="00EE29FD">
            <w:pPr>
              <w:pStyle w:val="List1"/>
              <w:numPr>
                <w:ilvl w:val="0"/>
                <w:numId w:val="16"/>
              </w:numPr>
            </w:pPr>
            <w:r>
              <w:t>To guide AtoN and VTS authorities, providers and manufacturers for the investment and development of future maritime radionavigation and radio communication systems</w:t>
            </w:r>
          </w:p>
          <w:p w14:paraId="191AF4EA" w14:textId="77777777" w:rsidR="00EE29FD" w:rsidRDefault="00EE29FD" w:rsidP="00EE29FD">
            <w:pPr>
              <w:pStyle w:val="List1"/>
              <w:numPr>
                <w:ilvl w:val="0"/>
                <w:numId w:val="16"/>
              </w:numPr>
            </w:pPr>
            <w:r>
              <w:rPr>
                <w:rFonts w:hint="eastAsia"/>
              </w:rPr>
              <w:t>T</w:t>
            </w:r>
            <w:r>
              <w:t>o identify operational requirements of AtoN services and VTS for future maritime radionavigation and radiocommunication systems</w:t>
            </w:r>
          </w:p>
          <w:p w14:paraId="3A328375" w14:textId="77777777" w:rsidR="00EE29FD" w:rsidRDefault="00EE29FD" w:rsidP="00EE29FD">
            <w:pPr>
              <w:pStyle w:val="List1"/>
              <w:numPr>
                <w:ilvl w:val="0"/>
                <w:numId w:val="16"/>
              </w:numPr>
            </w:pPr>
            <w:r>
              <w:rPr>
                <w:rFonts w:hint="eastAsia"/>
              </w:rPr>
              <w:t xml:space="preserve">To </w:t>
            </w:r>
            <w:r>
              <w:t xml:space="preserve">identify technical, </w:t>
            </w:r>
            <w:proofErr w:type="gramStart"/>
            <w:r>
              <w:t>regulatory</w:t>
            </w:r>
            <w:proofErr w:type="gramEnd"/>
            <w:r>
              <w:t xml:space="preserve"> and operational challenges for future maritime radio</w:t>
            </w:r>
            <w:r>
              <w:rPr>
                <w:rFonts w:hint="eastAsia"/>
              </w:rPr>
              <w:t>navigation</w:t>
            </w:r>
            <w:r>
              <w:t xml:space="preserve"> and radiocommunication systems</w:t>
            </w:r>
          </w:p>
          <w:p w14:paraId="3EEA0029" w14:textId="77777777" w:rsidR="00EE29FD" w:rsidRDefault="00EE29FD" w:rsidP="00EE29FD">
            <w:pPr>
              <w:pStyle w:val="List1"/>
              <w:numPr>
                <w:ilvl w:val="0"/>
                <w:numId w:val="16"/>
              </w:numPr>
            </w:pPr>
            <w:r>
              <w:rPr>
                <w:rFonts w:hint="eastAsia"/>
              </w:rPr>
              <w:t>T</w:t>
            </w:r>
            <w:r>
              <w:t>o identify the IALA role in digital maritime radionavigation and radiocommunication systems</w:t>
            </w:r>
          </w:p>
          <w:p w14:paraId="32150AE0" w14:textId="77777777" w:rsidR="00EE29FD" w:rsidRPr="000E38F0" w:rsidRDefault="00EE29FD" w:rsidP="00EE29FD">
            <w:pPr>
              <w:pStyle w:val="List1"/>
              <w:numPr>
                <w:ilvl w:val="0"/>
                <w:numId w:val="16"/>
              </w:numPr>
            </w:pPr>
            <w:r>
              <w:rPr>
                <w:rFonts w:hint="eastAsia"/>
              </w:rPr>
              <w:t>T</w:t>
            </w:r>
            <w:r>
              <w:t>o educate WWA target countries on present and future radionavigation and radiocommunication systems</w:t>
            </w:r>
          </w:p>
        </w:tc>
      </w:tr>
      <w:tr w:rsidR="00EE29FD" w:rsidRPr="000E38F0" w14:paraId="44A299C9" w14:textId="77777777" w:rsidTr="00B9653F">
        <w:trPr>
          <w:trHeight w:val="454"/>
        </w:trPr>
        <w:tc>
          <w:tcPr>
            <w:tcW w:w="1951" w:type="dxa"/>
            <w:vAlign w:val="center"/>
          </w:tcPr>
          <w:p w14:paraId="2B345CC6" w14:textId="77777777" w:rsidR="00EE29FD" w:rsidRPr="000E38F0" w:rsidRDefault="00EE29FD" w:rsidP="00B9653F">
            <w:pPr>
              <w:numPr>
                <w:ilvl w:val="12"/>
                <w:numId w:val="0"/>
              </w:numPr>
              <w:ind w:right="-108"/>
              <w:jc w:val="center"/>
              <w:rPr>
                <w:b/>
                <w:smallCaps/>
                <w:sz w:val="28"/>
              </w:rPr>
            </w:pPr>
            <w:r w:rsidRPr="000E38F0">
              <w:rPr>
                <w:b/>
                <w:smallCaps/>
                <w:sz w:val="28"/>
              </w:rPr>
              <w:t>Goal</w:t>
            </w:r>
            <w:r>
              <w:rPr>
                <w:b/>
                <w:smallCaps/>
                <w:sz w:val="28"/>
              </w:rPr>
              <w:t>(s)</w:t>
            </w:r>
          </w:p>
        </w:tc>
        <w:tc>
          <w:tcPr>
            <w:tcW w:w="7796" w:type="dxa"/>
            <w:vAlign w:val="center"/>
          </w:tcPr>
          <w:p w14:paraId="12D7D633" w14:textId="77777777" w:rsidR="00EE29FD" w:rsidRDefault="00EE29FD" w:rsidP="00EE29FD">
            <w:pPr>
              <w:pStyle w:val="List1"/>
              <w:numPr>
                <w:ilvl w:val="0"/>
                <w:numId w:val="39"/>
              </w:numPr>
            </w:pPr>
            <w:r>
              <w:rPr>
                <w:rFonts w:hint="eastAsia"/>
              </w:rPr>
              <w:t xml:space="preserve">To develop </w:t>
            </w:r>
            <w:r>
              <w:t>a guidance to IALA members including WWA target countries o</w:t>
            </w:r>
            <w:r>
              <w:rPr>
                <w:rFonts w:hint="eastAsia"/>
              </w:rPr>
              <w:t xml:space="preserve">n </w:t>
            </w:r>
            <w:r>
              <w:t>digital maritime radio navigation and communication in future including update of IALA worldwide radionavigation plan and maritime radiocommunication manual</w:t>
            </w:r>
          </w:p>
          <w:p w14:paraId="7D4113D4" w14:textId="77777777" w:rsidR="00EE29FD" w:rsidRPr="000E38F0" w:rsidRDefault="00EE29FD" w:rsidP="00EE29FD">
            <w:pPr>
              <w:pStyle w:val="List1"/>
              <w:numPr>
                <w:ilvl w:val="0"/>
                <w:numId w:val="39"/>
              </w:numPr>
            </w:pPr>
            <w:r w:rsidRPr="00144882">
              <w:t>To develop IALA’s view on future radionavigation and radiocommunication systems for the consideration at IMO and ITU</w:t>
            </w:r>
          </w:p>
        </w:tc>
      </w:tr>
      <w:tr w:rsidR="00EE29FD" w:rsidRPr="00CE3D32" w14:paraId="174BC154" w14:textId="77777777" w:rsidTr="00B9653F">
        <w:trPr>
          <w:trHeight w:val="2846"/>
        </w:trPr>
        <w:tc>
          <w:tcPr>
            <w:tcW w:w="1951" w:type="dxa"/>
            <w:vAlign w:val="center"/>
          </w:tcPr>
          <w:p w14:paraId="2CF291E8" w14:textId="77777777" w:rsidR="00EE29FD" w:rsidRPr="000E38F0" w:rsidRDefault="00EE29FD" w:rsidP="00B9653F">
            <w:pPr>
              <w:numPr>
                <w:ilvl w:val="12"/>
                <w:numId w:val="0"/>
              </w:numPr>
              <w:ind w:right="-108"/>
              <w:jc w:val="center"/>
              <w:rPr>
                <w:b/>
                <w:smallCaps/>
                <w:sz w:val="28"/>
              </w:rPr>
            </w:pPr>
            <w:r w:rsidRPr="000E38F0">
              <w:rPr>
                <w:b/>
                <w:smallCaps/>
                <w:sz w:val="28"/>
              </w:rPr>
              <w:t>Who</w:t>
            </w:r>
          </w:p>
        </w:tc>
        <w:tc>
          <w:tcPr>
            <w:tcW w:w="7796" w:type="dxa"/>
            <w:vAlign w:val="center"/>
          </w:tcPr>
          <w:p w14:paraId="70D43B9C" w14:textId="77777777" w:rsidR="00EE29FD" w:rsidRDefault="00EE29FD" w:rsidP="00B9653F">
            <w:r w:rsidRPr="000E38F0">
              <w:t>The workshop will provide a forum for discus</w:t>
            </w:r>
            <w:r>
              <w:t>sion and development of IALA plan on digital maritime radio communication infrastructure</w:t>
            </w:r>
            <w:r w:rsidRPr="000E38F0">
              <w:t>.  I</w:t>
            </w:r>
            <w:r>
              <w:t>t is envis</w:t>
            </w:r>
            <w:r w:rsidRPr="000E38F0">
              <w:t xml:space="preserve">aged </w:t>
            </w:r>
            <w:r>
              <w:t>that invitations will be sent to</w:t>
            </w:r>
            <w:r w:rsidRPr="000E38F0">
              <w:t>:</w:t>
            </w:r>
          </w:p>
          <w:p w14:paraId="18FFB0B5" w14:textId="77777777" w:rsidR="00EE29FD" w:rsidRPr="000E38F0" w:rsidRDefault="00EE29FD" w:rsidP="00B9653F"/>
          <w:p w14:paraId="242ACBEC" w14:textId="77777777" w:rsidR="00EE29FD" w:rsidRPr="00CE3D32" w:rsidRDefault="00EE29FD" w:rsidP="00EE29FD">
            <w:pPr>
              <w:pStyle w:val="Bullet1"/>
              <w:tabs>
                <w:tab w:val="num" w:pos="1134"/>
              </w:tabs>
              <w:spacing w:after="0"/>
            </w:pPr>
            <w:r w:rsidRPr="003B55CE">
              <w:rPr>
                <w:rFonts w:eastAsia="MS Mincho"/>
                <w:lang w:eastAsia="ja-JP"/>
              </w:rPr>
              <w:t>M</w:t>
            </w:r>
            <w:r w:rsidRPr="003B55CE">
              <w:rPr>
                <w:rFonts w:eastAsia="MS Mincho" w:hint="eastAsia"/>
                <w:lang w:eastAsia="ja-JP"/>
              </w:rPr>
              <w:t xml:space="preserve">arine </w:t>
            </w:r>
            <w:r w:rsidRPr="003B55CE">
              <w:rPr>
                <w:rFonts w:eastAsia="MS Mincho"/>
                <w:lang w:eastAsia="ja-JP"/>
              </w:rPr>
              <w:t>aids to navigation</w:t>
            </w:r>
            <w:r>
              <w:rPr>
                <w:rFonts w:eastAsia="MS Mincho"/>
                <w:lang w:eastAsia="ja-JP"/>
              </w:rPr>
              <w:t xml:space="preserve"> authorities and</w:t>
            </w:r>
            <w:r w:rsidRPr="003B55CE">
              <w:rPr>
                <w:rFonts w:eastAsia="MS Mincho"/>
                <w:lang w:eastAsia="ja-JP"/>
              </w:rPr>
              <w:t xml:space="preserve"> providers</w:t>
            </w:r>
          </w:p>
          <w:p w14:paraId="18DDF11B" w14:textId="77777777" w:rsidR="00EE29FD" w:rsidRPr="00CE3D32" w:rsidRDefault="00EE29FD" w:rsidP="00EE29FD">
            <w:pPr>
              <w:pStyle w:val="Bullet1"/>
              <w:tabs>
                <w:tab w:val="num" w:pos="1134"/>
              </w:tabs>
              <w:spacing w:after="0"/>
            </w:pPr>
            <w:r>
              <w:rPr>
                <w:rFonts w:eastAsia="MS Mincho"/>
                <w:lang w:eastAsia="ja-JP"/>
              </w:rPr>
              <w:t xml:space="preserve">Maritime radionavigation and radiocommunication international </w:t>
            </w:r>
            <w:r w:rsidRPr="003B55CE">
              <w:rPr>
                <w:rFonts w:eastAsia="MS Mincho"/>
                <w:lang w:eastAsia="ja-JP"/>
              </w:rPr>
              <w:t>authorities</w:t>
            </w:r>
            <w:r>
              <w:rPr>
                <w:rFonts w:eastAsia="MS Mincho"/>
                <w:lang w:eastAsia="ja-JP"/>
              </w:rPr>
              <w:t xml:space="preserve"> such as IMO, ITU, IEC, CIRM, RTCM</w:t>
            </w:r>
          </w:p>
          <w:p w14:paraId="15776085" w14:textId="77777777" w:rsidR="00EE29FD" w:rsidRPr="00CE3D32" w:rsidRDefault="00EE29FD" w:rsidP="00EE29FD">
            <w:pPr>
              <w:pStyle w:val="Bullet1"/>
              <w:tabs>
                <w:tab w:val="num" w:pos="1134"/>
              </w:tabs>
              <w:spacing w:after="0"/>
            </w:pPr>
            <w:r w:rsidRPr="003B55CE">
              <w:rPr>
                <w:rFonts w:eastAsia="MS Mincho"/>
                <w:lang w:eastAsia="ja-JP"/>
              </w:rPr>
              <w:t>Association of seafarers</w:t>
            </w:r>
          </w:p>
          <w:p w14:paraId="1FBE7B47" w14:textId="77777777" w:rsidR="00EE29FD" w:rsidRPr="00CE3D32" w:rsidRDefault="00EE29FD" w:rsidP="00EE29FD">
            <w:pPr>
              <w:pStyle w:val="Bullet1"/>
              <w:tabs>
                <w:tab w:val="num" w:pos="1134"/>
              </w:tabs>
              <w:spacing w:after="0"/>
            </w:pPr>
            <w:r w:rsidRPr="003B55CE">
              <w:rPr>
                <w:rFonts w:eastAsia="MS Mincho" w:hint="eastAsia"/>
                <w:lang w:eastAsia="ja-JP"/>
              </w:rPr>
              <w:t>Ship owners/ operators</w:t>
            </w:r>
          </w:p>
          <w:p w14:paraId="698C05AB" w14:textId="366AAC4D" w:rsidR="00EE29FD" w:rsidRPr="00CF77EF" w:rsidRDefault="00EE29FD" w:rsidP="00EE29FD">
            <w:pPr>
              <w:pStyle w:val="Bullet1"/>
              <w:tabs>
                <w:tab w:val="num" w:pos="1134"/>
              </w:tabs>
              <w:spacing w:after="0"/>
            </w:pPr>
            <w:r w:rsidRPr="003B55CE">
              <w:rPr>
                <w:rFonts w:eastAsia="MS Mincho" w:hint="eastAsia"/>
                <w:lang w:eastAsia="ja-JP"/>
              </w:rPr>
              <w:t xml:space="preserve">Industry members involved in </w:t>
            </w:r>
            <w:r>
              <w:rPr>
                <w:rFonts w:eastAsia="MS Mincho"/>
                <w:lang w:eastAsia="ja-JP"/>
              </w:rPr>
              <w:t>radio navigation</w:t>
            </w:r>
            <w:r w:rsidR="00620B02">
              <w:rPr>
                <w:rFonts w:eastAsia="MS Mincho" w:hint="eastAsia"/>
                <w:lang w:eastAsia="ja-JP"/>
              </w:rPr>
              <w:t>,</w:t>
            </w:r>
            <w:r>
              <w:rPr>
                <w:rFonts w:eastAsia="MS Mincho"/>
                <w:lang w:eastAsia="ja-JP"/>
              </w:rPr>
              <w:t xml:space="preserve"> communication</w:t>
            </w:r>
            <w:r w:rsidRPr="003B55CE">
              <w:rPr>
                <w:rFonts w:eastAsia="MS Mincho" w:hint="eastAsia"/>
                <w:lang w:eastAsia="ja-JP"/>
              </w:rPr>
              <w:t xml:space="preserve"> </w:t>
            </w:r>
            <w:r w:rsidR="00620B02">
              <w:rPr>
                <w:rFonts w:eastAsia="MS Mincho" w:hint="eastAsia"/>
                <w:lang w:eastAsia="ja-JP"/>
              </w:rPr>
              <w:t xml:space="preserve">and navigation </w:t>
            </w:r>
            <w:r>
              <w:rPr>
                <w:rFonts w:eastAsia="MS Mincho"/>
                <w:lang w:eastAsia="ja-JP"/>
              </w:rPr>
              <w:t>equipment and systems</w:t>
            </w:r>
          </w:p>
          <w:p w14:paraId="3BC257C6" w14:textId="77777777" w:rsidR="00EE29FD" w:rsidRPr="00CE3D32" w:rsidRDefault="00EE29FD" w:rsidP="00EE29FD">
            <w:pPr>
              <w:pStyle w:val="Bullet1"/>
              <w:tabs>
                <w:tab w:val="num" w:pos="1134"/>
              </w:tabs>
              <w:spacing w:after="0"/>
            </w:pPr>
            <w:r>
              <w:rPr>
                <w:rFonts w:eastAsia="MS Mincho" w:hint="eastAsia"/>
                <w:lang w:eastAsia="ja-JP"/>
              </w:rPr>
              <w:t>W</w:t>
            </w:r>
            <w:r>
              <w:rPr>
                <w:rFonts w:eastAsia="MS Mincho"/>
                <w:lang w:eastAsia="ja-JP"/>
              </w:rPr>
              <w:t>WA target countries (about 10+)</w:t>
            </w:r>
          </w:p>
          <w:p w14:paraId="29AE1AED" w14:textId="77777777" w:rsidR="00EE29FD" w:rsidRPr="000E38F0" w:rsidRDefault="00EE29FD" w:rsidP="00B9653F">
            <w:pPr>
              <w:pStyle w:val="Bullet1"/>
              <w:numPr>
                <w:ilvl w:val="0"/>
                <w:numId w:val="0"/>
              </w:numPr>
            </w:pPr>
          </w:p>
        </w:tc>
      </w:tr>
      <w:tr w:rsidR="00EE29FD" w:rsidRPr="000E38F0" w14:paraId="0F5E94C2" w14:textId="77777777" w:rsidTr="00B9653F">
        <w:trPr>
          <w:trHeight w:val="468"/>
        </w:trPr>
        <w:tc>
          <w:tcPr>
            <w:tcW w:w="1951" w:type="dxa"/>
            <w:vAlign w:val="center"/>
          </w:tcPr>
          <w:p w14:paraId="50447514" w14:textId="77777777" w:rsidR="00EE29FD" w:rsidRPr="000E38F0" w:rsidRDefault="00EE29FD" w:rsidP="00B9653F">
            <w:pPr>
              <w:numPr>
                <w:ilvl w:val="12"/>
                <w:numId w:val="0"/>
              </w:numPr>
              <w:ind w:right="-108"/>
              <w:jc w:val="center"/>
              <w:rPr>
                <w:b/>
                <w:smallCaps/>
                <w:sz w:val="28"/>
              </w:rPr>
            </w:pPr>
            <w:r w:rsidRPr="000E38F0">
              <w:rPr>
                <w:b/>
                <w:smallCaps/>
                <w:sz w:val="28"/>
              </w:rPr>
              <w:t>Size of Group</w:t>
            </w:r>
          </w:p>
        </w:tc>
        <w:tc>
          <w:tcPr>
            <w:tcW w:w="7796" w:type="dxa"/>
            <w:vAlign w:val="center"/>
          </w:tcPr>
          <w:p w14:paraId="6D4C57A1" w14:textId="77777777" w:rsidR="00EE29FD" w:rsidRDefault="00EE29FD" w:rsidP="00B9653F">
            <w:pPr>
              <w:pStyle w:val="BodyText"/>
            </w:pPr>
            <w:r w:rsidRPr="000B58CA">
              <w:t xml:space="preserve">It is expected that the Workshop will attract a group of up to </w:t>
            </w:r>
            <w:r>
              <w:t>XX</w:t>
            </w:r>
            <w:r w:rsidRPr="000B58CA">
              <w:t xml:space="preserve"> persons.</w:t>
            </w:r>
          </w:p>
          <w:p w14:paraId="24CAB3C0" w14:textId="77777777" w:rsidR="00EE29FD" w:rsidRDefault="00EE29FD" w:rsidP="00B9653F">
            <w:pPr>
              <w:pStyle w:val="BodyText"/>
              <w:rPr>
                <w:rFonts w:eastAsia="Yu Mincho"/>
                <w:lang w:eastAsia="ja-JP"/>
              </w:rPr>
            </w:pPr>
            <w:r>
              <w:rPr>
                <w:rFonts w:eastAsia="Yu Mincho" w:hint="eastAsia"/>
                <w:lang w:eastAsia="ja-JP"/>
              </w:rPr>
              <w:t>I</w:t>
            </w:r>
            <w:r>
              <w:rPr>
                <w:rFonts w:eastAsia="Yu Mincho"/>
                <w:lang w:eastAsia="ja-JP"/>
              </w:rPr>
              <w:t>n addition, there will be about 10 WWA student</w:t>
            </w:r>
          </w:p>
        </w:tc>
      </w:tr>
      <w:tr w:rsidR="00EE29FD" w:rsidRPr="000E38F0" w14:paraId="66AEE44A" w14:textId="77777777" w:rsidTr="00B9653F">
        <w:trPr>
          <w:trHeight w:val="449"/>
        </w:trPr>
        <w:tc>
          <w:tcPr>
            <w:tcW w:w="1951" w:type="dxa"/>
            <w:vAlign w:val="center"/>
          </w:tcPr>
          <w:p w14:paraId="3A7D9F4F" w14:textId="77777777" w:rsidR="00EE29FD" w:rsidRPr="000E38F0" w:rsidRDefault="00EE29FD" w:rsidP="00B9653F">
            <w:pPr>
              <w:numPr>
                <w:ilvl w:val="12"/>
                <w:numId w:val="0"/>
              </w:numPr>
              <w:ind w:right="-108"/>
              <w:jc w:val="center"/>
              <w:rPr>
                <w:b/>
                <w:smallCaps/>
                <w:sz w:val="28"/>
              </w:rPr>
            </w:pPr>
            <w:r w:rsidRPr="000E38F0">
              <w:rPr>
                <w:b/>
                <w:smallCaps/>
                <w:sz w:val="28"/>
              </w:rPr>
              <w:t>Where</w:t>
            </w:r>
          </w:p>
        </w:tc>
        <w:tc>
          <w:tcPr>
            <w:tcW w:w="7796" w:type="dxa"/>
            <w:vAlign w:val="center"/>
          </w:tcPr>
          <w:p w14:paraId="00556275" w14:textId="77777777" w:rsidR="00EE29FD" w:rsidRPr="003B55CE" w:rsidRDefault="00EE29FD" w:rsidP="00B9653F">
            <w:pPr>
              <w:pStyle w:val="BodyText"/>
              <w:rPr>
                <w:rFonts w:eastAsia="MS Mincho"/>
                <w:lang w:eastAsia="ja-JP"/>
              </w:rPr>
            </w:pPr>
            <w:r w:rsidRPr="003B55CE">
              <w:rPr>
                <w:rFonts w:eastAsia="MS Mincho" w:hint="eastAsia"/>
                <w:lang w:eastAsia="ja-JP"/>
              </w:rPr>
              <w:t>T</w:t>
            </w:r>
            <w:r>
              <w:rPr>
                <w:rFonts w:eastAsia="MS Mincho"/>
                <w:lang w:eastAsia="ja-JP"/>
              </w:rPr>
              <w:t>BD</w:t>
            </w:r>
          </w:p>
        </w:tc>
      </w:tr>
      <w:tr w:rsidR="00EE29FD" w:rsidRPr="000E38F0" w14:paraId="08BC3F67" w14:textId="77777777" w:rsidTr="00B9653F">
        <w:trPr>
          <w:trHeight w:val="348"/>
        </w:trPr>
        <w:tc>
          <w:tcPr>
            <w:tcW w:w="1951" w:type="dxa"/>
            <w:vAlign w:val="center"/>
          </w:tcPr>
          <w:p w14:paraId="5E78D727" w14:textId="77777777" w:rsidR="00EE29FD" w:rsidRPr="000E38F0" w:rsidRDefault="00EE29FD" w:rsidP="00B9653F">
            <w:pPr>
              <w:numPr>
                <w:ilvl w:val="12"/>
                <w:numId w:val="0"/>
              </w:numPr>
              <w:ind w:right="-108"/>
              <w:jc w:val="center"/>
              <w:rPr>
                <w:b/>
                <w:smallCaps/>
                <w:sz w:val="28"/>
              </w:rPr>
            </w:pPr>
            <w:r w:rsidRPr="000E38F0">
              <w:rPr>
                <w:b/>
                <w:smallCaps/>
                <w:sz w:val="28"/>
              </w:rPr>
              <w:t>Duration</w:t>
            </w:r>
          </w:p>
        </w:tc>
        <w:tc>
          <w:tcPr>
            <w:tcW w:w="7796" w:type="dxa"/>
            <w:vAlign w:val="center"/>
          </w:tcPr>
          <w:p w14:paraId="5CE2ED73" w14:textId="77777777" w:rsidR="00EE29FD" w:rsidRPr="000E38F0" w:rsidRDefault="00EE29FD" w:rsidP="00B9653F">
            <w:pPr>
              <w:pStyle w:val="BodyText"/>
            </w:pPr>
            <w:r>
              <w:t>X</w:t>
            </w:r>
            <w:r w:rsidRPr="000E38F0">
              <w:t xml:space="preserve"> days</w:t>
            </w:r>
            <w:r>
              <w:t xml:space="preserve"> including one or half day WWA seminar</w:t>
            </w:r>
          </w:p>
        </w:tc>
      </w:tr>
      <w:tr w:rsidR="00EE29FD" w:rsidRPr="000E38F0" w14:paraId="38346259" w14:textId="77777777" w:rsidTr="00B9653F">
        <w:trPr>
          <w:trHeight w:val="461"/>
        </w:trPr>
        <w:tc>
          <w:tcPr>
            <w:tcW w:w="1951" w:type="dxa"/>
            <w:vAlign w:val="center"/>
          </w:tcPr>
          <w:p w14:paraId="38D9181A" w14:textId="77777777" w:rsidR="00EE29FD" w:rsidRPr="000E38F0" w:rsidRDefault="00EE29FD" w:rsidP="00B9653F">
            <w:pPr>
              <w:numPr>
                <w:ilvl w:val="12"/>
                <w:numId w:val="0"/>
              </w:numPr>
              <w:ind w:right="-108"/>
              <w:jc w:val="center"/>
              <w:rPr>
                <w:b/>
                <w:smallCaps/>
                <w:sz w:val="28"/>
              </w:rPr>
            </w:pPr>
            <w:r w:rsidRPr="000E38F0">
              <w:rPr>
                <w:b/>
                <w:smallCaps/>
                <w:sz w:val="28"/>
              </w:rPr>
              <w:t>When</w:t>
            </w:r>
          </w:p>
        </w:tc>
        <w:tc>
          <w:tcPr>
            <w:tcW w:w="7796" w:type="dxa"/>
            <w:vAlign w:val="center"/>
          </w:tcPr>
          <w:p w14:paraId="7B7E746F" w14:textId="77777777" w:rsidR="00EE29FD" w:rsidRDefault="00EE29FD" w:rsidP="00B9653F">
            <w:pPr>
              <w:pStyle w:val="BodyText"/>
              <w:ind w:firstLineChars="50" w:firstLine="110"/>
              <w:rPr>
                <w:rFonts w:eastAsia="MS Mincho"/>
                <w:lang w:eastAsia="ja-JP"/>
              </w:rPr>
            </w:pPr>
            <w:r>
              <w:rPr>
                <w:rFonts w:eastAsia="MS Mincho" w:hint="eastAsia"/>
                <w:lang w:eastAsia="ja-JP"/>
              </w:rPr>
              <w:t>2</w:t>
            </w:r>
            <w:r>
              <w:rPr>
                <w:rFonts w:eastAsia="MS Mincho"/>
                <w:lang w:eastAsia="ja-JP"/>
              </w:rPr>
              <w:t>025 or 2026</w:t>
            </w:r>
          </w:p>
          <w:p w14:paraId="3D45C21B" w14:textId="77777777" w:rsidR="00EE29FD" w:rsidRPr="003B55CE" w:rsidRDefault="00EE29FD" w:rsidP="00B9653F">
            <w:pPr>
              <w:pStyle w:val="BodyText"/>
              <w:ind w:firstLineChars="50" w:firstLine="110"/>
              <w:rPr>
                <w:rFonts w:eastAsia="MS Mincho"/>
                <w:lang w:eastAsia="ja-JP"/>
              </w:rPr>
            </w:pPr>
            <w:r>
              <w:rPr>
                <w:rFonts w:eastAsia="MS Mincho" w:hint="eastAsia"/>
                <w:lang w:eastAsia="ja-JP"/>
              </w:rPr>
              <w:t>N</w:t>
            </w:r>
            <w:r>
              <w:rPr>
                <w:rFonts w:eastAsia="MS Mincho"/>
                <w:lang w:eastAsia="ja-JP"/>
              </w:rPr>
              <w:t>ote: Sustainability Workshop is planned to be held in October 2025</w:t>
            </w:r>
          </w:p>
        </w:tc>
      </w:tr>
      <w:tr w:rsidR="00EE29FD" w:rsidRPr="000E38F0" w14:paraId="6E7A1124" w14:textId="77777777" w:rsidTr="00B9653F">
        <w:tc>
          <w:tcPr>
            <w:tcW w:w="1951" w:type="dxa"/>
            <w:vAlign w:val="center"/>
          </w:tcPr>
          <w:p w14:paraId="4CADB052" w14:textId="77777777" w:rsidR="00EE29FD" w:rsidRPr="000E38F0" w:rsidRDefault="00EE29FD" w:rsidP="00B9653F">
            <w:pPr>
              <w:numPr>
                <w:ilvl w:val="12"/>
                <w:numId w:val="0"/>
              </w:numPr>
              <w:ind w:right="-108"/>
              <w:jc w:val="center"/>
              <w:rPr>
                <w:b/>
                <w:smallCaps/>
                <w:sz w:val="28"/>
              </w:rPr>
            </w:pPr>
            <w:r w:rsidRPr="000E38F0">
              <w:rPr>
                <w:b/>
                <w:smallCaps/>
                <w:sz w:val="28"/>
              </w:rPr>
              <w:t>Cost to Participants</w:t>
            </w:r>
          </w:p>
        </w:tc>
        <w:tc>
          <w:tcPr>
            <w:tcW w:w="7796" w:type="dxa"/>
            <w:vAlign w:val="center"/>
          </w:tcPr>
          <w:p w14:paraId="3E521846" w14:textId="77777777" w:rsidR="00EE29FD" w:rsidRPr="00144882" w:rsidRDefault="00EE29FD" w:rsidP="00B9653F">
            <w:pPr>
              <w:pStyle w:val="BodyText"/>
              <w:rPr>
                <w:rFonts w:eastAsia="Calibri"/>
              </w:rPr>
            </w:pPr>
            <w:r>
              <w:t xml:space="preserve">TBD </w:t>
            </w:r>
          </w:p>
        </w:tc>
      </w:tr>
      <w:tr w:rsidR="00EE29FD" w:rsidRPr="000E38F0" w14:paraId="7ED324E2" w14:textId="77777777" w:rsidTr="00B9653F">
        <w:trPr>
          <w:trHeight w:val="1356"/>
        </w:trPr>
        <w:tc>
          <w:tcPr>
            <w:tcW w:w="1951" w:type="dxa"/>
            <w:vAlign w:val="center"/>
          </w:tcPr>
          <w:p w14:paraId="5BF07881" w14:textId="77777777" w:rsidR="00EE29FD" w:rsidRPr="000E38F0" w:rsidRDefault="00EE29FD" w:rsidP="00B9653F">
            <w:pPr>
              <w:numPr>
                <w:ilvl w:val="12"/>
                <w:numId w:val="0"/>
              </w:numPr>
              <w:ind w:right="-108"/>
              <w:jc w:val="center"/>
              <w:rPr>
                <w:b/>
                <w:smallCaps/>
                <w:sz w:val="28"/>
              </w:rPr>
            </w:pPr>
            <w:r w:rsidRPr="000E38F0">
              <w:rPr>
                <w:b/>
                <w:smallCaps/>
                <w:sz w:val="28"/>
              </w:rPr>
              <w:lastRenderedPageBreak/>
              <w:t>Process</w:t>
            </w:r>
          </w:p>
        </w:tc>
        <w:tc>
          <w:tcPr>
            <w:tcW w:w="7796" w:type="dxa"/>
            <w:vAlign w:val="center"/>
          </w:tcPr>
          <w:p w14:paraId="334BD264" w14:textId="77777777" w:rsidR="00EE29FD" w:rsidRDefault="00EE29FD" w:rsidP="00B9653F">
            <w:pPr>
              <w:pStyle w:val="BodyText"/>
              <w:rPr>
                <w:rFonts w:eastAsia="Yu Mincho"/>
                <w:lang w:eastAsia="ja-JP"/>
              </w:rPr>
            </w:pPr>
            <w:r>
              <w:rPr>
                <w:rFonts w:eastAsia="Yu Mincho" w:hint="eastAsia"/>
                <w:lang w:eastAsia="ja-JP"/>
              </w:rPr>
              <w:t>T</w:t>
            </w:r>
            <w:r>
              <w:rPr>
                <w:rFonts w:eastAsia="Yu Mincho"/>
                <w:lang w:eastAsia="ja-JP"/>
              </w:rPr>
              <w:t>BD</w:t>
            </w:r>
          </w:p>
        </w:tc>
      </w:tr>
      <w:tr w:rsidR="00EE29FD" w:rsidRPr="000E38F0" w14:paraId="63A73D8B" w14:textId="77777777" w:rsidTr="00B9653F">
        <w:trPr>
          <w:trHeight w:val="1356"/>
        </w:trPr>
        <w:tc>
          <w:tcPr>
            <w:tcW w:w="1951" w:type="dxa"/>
            <w:vAlign w:val="center"/>
          </w:tcPr>
          <w:p w14:paraId="053AFB26" w14:textId="77777777" w:rsidR="00EE29FD" w:rsidRPr="000E38F0" w:rsidRDefault="00EE29FD" w:rsidP="00B9653F">
            <w:pPr>
              <w:numPr>
                <w:ilvl w:val="12"/>
                <w:numId w:val="0"/>
              </w:numPr>
              <w:ind w:right="-108"/>
              <w:jc w:val="center"/>
              <w:rPr>
                <w:b/>
                <w:smallCaps/>
                <w:sz w:val="28"/>
              </w:rPr>
            </w:pPr>
            <w:r w:rsidRPr="000E38F0">
              <w:rPr>
                <w:b/>
                <w:smallCaps/>
                <w:sz w:val="28"/>
              </w:rPr>
              <w:t>Steering Committee</w:t>
            </w:r>
          </w:p>
        </w:tc>
        <w:tc>
          <w:tcPr>
            <w:tcW w:w="7796" w:type="dxa"/>
            <w:vAlign w:val="center"/>
          </w:tcPr>
          <w:p w14:paraId="42C19CD3" w14:textId="77777777" w:rsidR="00EE29FD" w:rsidRPr="000E38F0" w:rsidRDefault="00EE29FD" w:rsidP="00B9653F">
            <w:pPr>
              <w:pStyle w:val="BodyText"/>
            </w:pPr>
            <w:r w:rsidRPr="000E38F0">
              <w:t xml:space="preserve">Proposed Steering Committee for </w:t>
            </w:r>
            <w:r w:rsidRPr="00CD5129">
              <w:t>the Workshop:</w:t>
            </w:r>
          </w:p>
          <w:p w14:paraId="18AA1116" w14:textId="77777777" w:rsidR="00EE29FD" w:rsidRPr="003B55CE" w:rsidRDefault="00EE29FD" w:rsidP="00B9653F">
            <w:pPr>
              <w:pStyle w:val="List1indent1text"/>
              <w:rPr>
                <w:rFonts w:eastAsia="MS Mincho"/>
                <w:lang w:eastAsia="ja-JP"/>
              </w:rPr>
            </w:pPr>
            <w:r w:rsidRPr="003B55CE">
              <w:rPr>
                <w:rFonts w:eastAsia="MS Mincho" w:hint="eastAsia"/>
                <w:lang w:eastAsia="ja-JP"/>
              </w:rPr>
              <w:t xml:space="preserve">Chairs and vice chairs of </w:t>
            </w:r>
            <w:r>
              <w:rPr>
                <w:rFonts w:eastAsia="MS Mincho"/>
                <w:lang w:eastAsia="ja-JP"/>
              </w:rPr>
              <w:t>IALA ENG and DTEC Committees and its relevant WGs</w:t>
            </w:r>
          </w:p>
          <w:p w14:paraId="4F5E48F1" w14:textId="77777777" w:rsidR="00EE29FD" w:rsidRPr="003B55CE" w:rsidRDefault="00EE29FD" w:rsidP="00B9653F">
            <w:pPr>
              <w:pStyle w:val="List1indent1text"/>
              <w:rPr>
                <w:rFonts w:eastAsia="MS Mincho"/>
                <w:lang w:eastAsia="ja-JP"/>
              </w:rPr>
            </w:pPr>
            <w:r w:rsidRPr="003B55CE">
              <w:rPr>
                <w:rFonts w:eastAsia="MS Mincho" w:hint="eastAsia"/>
                <w:lang w:eastAsia="ja-JP"/>
              </w:rPr>
              <w:t xml:space="preserve">Representatives from </w:t>
            </w:r>
            <w:r>
              <w:rPr>
                <w:rFonts w:eastAsia="MS Mincho"/>
                <w:lang w:eastAsia="ja-JP"/>
              </w:rPr>
              <w:t xml:space="preserve">the </w:t>
            </w:r>
            <w:r w:rsidRPr="003B55CE">
              <w:rPr>
                <w:rFonts w:eastAsia="MS Mincho"/>
                <w:lang w:eastAsia="ja-JP"/>
              </w:rPr>
              <w:t>host organization</w:t>
            </w:r>
          </w:p>
          <w:p w14:paraId="6F21181F" w14:textId="77777777" w:rsidR="00EE29FD" w:rsidRPr="003B55CE" w:rsidRDefault="00EE29FD" w:rsidP="00B9653F">
            <w:pPr>
              <w:pStyle w:val="List1indent1text"/>
              <w:rPr>
                <w:rFonts w:eastAsia="MS Mincho"/>
                <w:lang w:eastAsia="ja-JP"/>
              </w:rPr>
            </w:pPr>
            <w:r w:rsidRPr="003B55CE">
              <w:rPr>
                <w:rFonts w:eastAsia="MS Mincho"/>
                <w:lang w:eastAsia="ja-JP"/>
              </w:rPr>
              <w:t>IALA Secretariat</w:t>
            </w:r>
            <w:r>
              <w:rPr>
                <w:rFonts w:eastAsia="MS Mincho"/>
                <w:lang w:eastAsia="ja-JP"/>
              </w:rPr>
              <w:t xml:space="preserve"> and WWA</w:t>
            </w:r>
          </w:p>
        </w:tc>
      </w:tr>
    </w:tbl>
    <w:p w14:paraId="4B83EA23" w14:textId="77777777" w:rsidR="006358E7" w:rsidRPr="00EE29FD" w:rsidRDefault="006358E7" w:rsidP="002B4566">
      <w:pPr>
        <w:spacing w:before="120" w:after="120"/>
        <w:jc w:val="both"/>
        <w:rPr>
          <w:rFonts w:asciiTheme="minorHAnsi" w:hAnsiTheme="minorHAnsi" w:cstheme="minorHAnsi"/>
          <w:lang w:eastAsia="ja-JP"/>
        </w:rPr>
      </w:pPr>
    </w:p>
    <w:sectPr w:rsidR="006358E7" w:rsidRPr="00EE29FD" w:rsidSect="00180E11">
      <w:headerReference w:type="default" r:id="rId14"/>
      <w:footerReference w:type="default" r:id="rId15"/>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7D630" w14:textId="77777777" w:rsidR="00180E11" w:rsidRDefault="00180E11" w:rsidP="00362CD9">
      <w:r>
        <w:separator/>
      </w:r>
    </w:p>
  </w:endnote>
  <w:endnote w:type="continuationSeparator" w:id="0">
    <w:p w14:paraId="2FA50114" w14:textId="77777777" w:rsidR="00180E11" w:rsidRDefault="00180E1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384170"/>
      <w:docPartObj>
        <w:docPartGallery w:val="Page Numbers (Bottom of Page)"/>
        <w:docPartUnique/>
      </w:docPartObj>
    </w:sdtPr>
    <w:sdtContent>
      <w:p w14:paraId="41D7353B" w14:textId="22133F89" w:rsidR="00EE29FD" w:rsidRDefault="00EE29FD">
        <w:pPr>
          <w:pStyle w:val="Footer"/>
          <w:jc w:val="center"/>
        </w:pPr>
        <w:r>
          <w:fldChar w:fldCharType="begin"/>
        </w:r>
        <w:r>
          <w:instrText>PAGE   \* MERGEFORMAT</w:instrText>
        </w:r>
        <w:r>
          <w:fldChar w:fldCharType="separate"/>
        </w:r>
        <w:r>
          <w:rPr>
            <w:lang w:val="ja-JP" w:eastAsia="ja-JP"/>
          </w:rPr>
          <w:t>2</w:t>
        </w:r>
        <w:r>
          <w:fldChar w:fldCharType="end"/>
        </w:r>
      </w:p>
    </w:sdtContent>
  </w:sdt>
  <w:p w14:paraId="1456514D" w14:textId="30B73F78" w:rsidR="00EE29FD" w:rsidRPr="00036B9E" w:rsidRDefault="00EE29FD">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BA52E" w14:textId="77777777" w:rsidR="00180E11" w:rsidRDefault="00180E11" w:rsidP="00362CD9">
      <w:r>
        <w:separator/>
      </w:r>
    </w:p>
  </w:footnote>
  <w:footnote w:type="continuationSeparator" w:id="0">
    <w:p w14:paraId="5B865739" w14:textId="77777777" w:rsidR="00180E11" w:rsidRDefault="00180E1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255EB3E6"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945508E" w:rsidR="007C346C" w:rsidRDefault="007C346C" w:rsidP="007A395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285F" w14:textId="3D285240" w:rsidR="00EE29FD" w:rsidRDefault="00EE29FD" w:rsidP="007A395D">
    <w:pPr>
      <w:pStyle w:val="Header"/>
      <w:jc w:val="right"/>
      <w:rPr>
        <w:lang w:eastAsia="ja-JP"/>
      </w:rPr>
    </w:pPr>
    <w:r>
      <w:rPr>
        <w:noProof/>
      </w:rPr>
      <w:drawing>
        <wp:anchor distT="0" distB="0" distL="114300" distR="114300" simplePos="0" relativeHeight="251668480" behindDoc="0" locked="0" layoutInCell="1" allowOverlap="1" wp14:anchorId="1622AC4A" wp14:editId="4B385C50">
          <wp:simplePos x="0" y="0"/>
          <wp:positionH relativeFrom="column">
            <wp:posOffset>5447030</wp:posOffset>
          </wp:positionH>
          <wp:positionV relativeFrom="paragraph">
            <wp:posOffset>-427990</wp:posOffset>
          </wp:positionV>
          <wp:extent cx="574675" cy="560070"/>
          <wp:effectExtent l="0" t="0" r="0" b="0"/>
          <wp:wrapSquare wrapText="bothSides"/>
          <wp:docPr id="2240143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Pr>
        <w:rFonts w:hint="eastAsia"/>
        <w:lang w:eastAsia="ja-JP"/>
      </w:rPr>
      <w:t>A</w:t>
    </w:r>
    <w:r>
      <w:rPr>
        <w:lang w:eastAsia="ja-JP"/>
      </w:rPr>
      <w:t>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7"/>
  </w:num>
  <w:num w:numId="4" w16cid:durableId="269556168">
    <w:abstractNumId w:val="21"/>
  </w:num>
  <w:num w:numId="5" w16cid:durableId="711004000">
    <w:abstractNumId w:val="15"/>
  </w:num>
  <w:num w:numId="6" w16cid:durableId="1543858341">
    <w:abstractNumId w:val="4"/>
  </w:num>
  <w:num w:numId="7" w16cid:durableId="1788694417">
    <w:abstractNumId w:val="23"/>
  </w:num>
  <w:num w:numId="8" w16cid:durableId="2038699354">
    <w:abstractNumId w:val="10"/>
  </w:num>
  <w:num w:numId="9" w16cid:durableId="2002155931">
    <w:abstractNumId w:val="8"/>
  </w:num>
  <w:num w:numId="10" w16cid:durableId="2001301283">
    <w:abstractNumId w:val="17"/>
  </w:num>
  <w:num w:numId="11" w16cid:durableId="2010475150">
    <w:abstractNumId w:val="16"/>
  </w:num>
  <w:num w:numId="12" w16cid:durableId="368528451">
    <w:abstractNumId w:val="14"/>
  </w:num>
  <w:num w:numId="13" w16cid:durableId="1936857749">
    <w:abstractNumId w:val="22"/>
  </w:num>
  <w:num w:numId="14" w16cid:durableId="16582795">
    <w:abstractNumId w:val="5"/>
  </w:num>
  <w:num w:numId="15" w16cid:durableId="507213867">
    <w:abstractNumId w:val="24"/>
  </w:num>
  <w:num w:numId="16" w16cid:durableId="830172775">
    <w:abstractNumId w:val="13"/>
  </w:num>
  <w:num w:numId="17" w16cid:durableId="1526405296">
    <w:abstractNumId w:val="6"/>
  </w:num>
  <w:num w:numId="18" w16cid:durableId="377124707">
    <w:abstractNumId w:val="19"/>
  </w:num>
  <w:num w:numId="19" w16cid:durableId="1040475323">
    <w:abstractNumId w:val="13"/>
  </w:num>
  <w:num w:numId="20" w16cid:durableId="1933540244">
    <w:abstractNumId w:val="13"/>
  </w:num>
  <w:num w:numId="21" w16cid:durableId="1215118617">
    <w:abstractNumId w:val="13"/>
  </w:num>
  <w:num w:numId="22" w16cid:durableId="1924534047">
    <w:abstractNumId w:val="13"/>
  </w:num>
  <w:num w:numId="23" w16cid:durableId="1817263245">
    <w:abstractNumId w:val="20"/>
  </w:num>
  <w:num w:numId="24" w16cid:durableId="154884725">
    <w:abstractNumId w:val="3"/>
  </w:num>
  <w:num w:numId="25" w16cid:durableId="1951551342">
    <w:abstractNumId w:val="3"/>
  </w:num>
  <w:num w:numId="26" w16cid:durableId="1636131864">
    <w:abstractNumId w:val="3"/>
  </w:num>
  <w:num w:numId="27" w16cid:durableId="300306270">
    <w:abstractNumId w:val="9"/>
  </w:num>
  <w:num w:numId="28" w16cid:durableId="1616211572">
    <w:abstractNumId w:val="9"/>
  </w:num>
  <w:num w:numId="29" w16cid:durableId="1084034714">
    <w:abstractNumId w:val="9"/>
  </w:num>
  <w:num w:numId="30" w16cid:durableId="570119002">
    <w:abstractNumId w:val="9"/>
  </w:num>
  <w:num w:numId="31" w16cid:durableId="1680236038">
    <w:abstractNumId w:val="9"/>
  </w:num>
  <w:num w:numId="32" w16cid:durableId="1834057155">
    <w:abstractNumId w:val="9"/>
  </w:num>
  <w:num w:numId="33" w16cid:durableId="2129814778">
    <w:abstractNumId w:val="18"/>
  </w:num>
  <w:num w:numId="34" w16cid:durableId="556210289">
    <w:abstractNumId w:val="18"/>
  </w:num>
  <w:num w:numId="35" w16cid:durableId="350767238">
    <w:abstractNumId w:val="18"/>
  </w:num>
  <w:num w:numId="36" w16cid:durableId="1621186948">
    <w:abstractNumId w:val="11"/>
  </w:num>
  <w:num w:numId="37" w16cid:durableId="1375539501">
    <w:abstractNumId w:val="5"/>
  </w:num>
  <w:num w:numId="38" w16cid:durableId="1008867666">
    <w:abstractNumId w:val="14"/>
  </w:num>
  <w:num w:numId="39" w16cid:durableId="16067659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2"/>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fan Pielmeier">
    <w15:presenceInfo w15:providerId="AD" w15:userId="S::stefan@sternula.com::bbac0d30-3fca-409a-9be8-c1b5d4e0d364"/>
  </w15:person>
  <w15:person w15:author="kotsu_kokusai_1@yahoo.co.jp">
    <w15:presenceInfo w15:providerId="Windows Live" w15:userId="6710cbf3711147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bordersDoNotSurroundHeader/>
  <w:bordersDoNotSurroundFooter/>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50A95"/>
    <w:rsid w:val="00070C13"/>
    <w:rsid w:val="000715C9"/>
    <w:rsid w:val="00076A82"/>
    <w:rsid w:val="00084F33"/>
    <w:rsid w:val="000A77A7"/>
    <w:rsid w:val="000B1707"/>
    <w:rsid w:val="000C1B3E"/>
    <w:rsid w:val="000C349E"/>
    <w:rsid w:val="000F312B"/>
    <w:rsid w:val="00110AE7"/>
    <w:rsid w:val="00177F4D"/>
    <w:rsid w:val="00180DDA"/>
    <w:rsid w:val="00180E11"/>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A496B"/>
    <w:rsid w:val="002B4566"/>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4A4C"/>
    <w:rsid w:val="005E262D"/>
    <w:rsid w:val="005F23D3"/>
    <w:rsid w:val="005F7E20"/>
    <w:rsid w:val="00605E43"/>
    <w:rsid w:val="006153BB"/>
    <w:rsid w:val="00620B02"/>
    <w:rsid w:val="006358E7"/>
    <w:rsid w:val="006652C3"/>
    <w:rsid w:val="00667CC6"/>
    <w:rsid w:val="00691FD0"/>
    <w:rsid w:val="00692148"/>
    <w:rsid w:val="006A1A1E"/>
    <w:rsid w:val="006A7915"/>
    <w:rsid w:val="006C5948"/>
    <w:rsid w:val="006D3734"/>
    <w:rsid w:val="006E545B"/>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0B78"/>
    <w:rsid w:val="007E6479"/>
    <w:rsid w:val="0080294B"/>
    <w:rsid w:val="0082480E"/>
    <w:rsid w:val="00850293"/>
    <w:rsid w:val="00851373"/>
    <w:rsid w:val="00851BA6"/>
    <w:rsid w:val="0085654D"/>
    <w:rsid w:val="00861160"/>
    <w:rsid w:val="0086654F"/>
    <w:rsid w:val="008A356F"/>
    <w:rsid w:val="008A4653"/>
    <w:rsid w:val="008A4717"/>
    <w:rsid w:val="008A50CC"/>
    <w:rsid w:val="008B0AB7"/>
    <w:rsid w:val="008B3040"/>
    <w:rsid w:val="008C574F"/>
    <w:rsid w:val="008D1694"/>
    <w:rsid w:val="008D6C1F"/>
    <w:rsid w:val="008D79CB"/>
    <w:rsid w:val="008F07BC"/>
    <w:rsid w:val="0091760D"/>
    <w:rsid w:val="0092692B"/>
    <w:rsid w:val="00930561"/>
    <w:rsid w:val="0093396A"/>
    <w:rsid w:val="00943E9C"/>
    <w:rsid w:val="00953F4D"/>
    <w:rsid w:val="00960BB8"/>
    <w:rsid w:val="00961B33"/>
    <w:rsid w:val="00964F5C"/>
    <w:rsid w:val="00971295"/>
    <w:rsid w:val="00973B57"/>
    <w:rsid w:val="00975900"/>
    <w:rsid w:val="009831C0"/>
    <w:rsid w:val="0099161D"/>
    <w:rsid w:val="00A0389B"/>
    <w:rsid w:val="00A33A3C"/>
    <w:rsid w:val="00A446C9"/>
    <w:rsid w:val="00A476C2"/>
    <w:rsid w:val="00A635D6"/>
    <w:rsid w:val="00A8553A"/>
    <w:rsid w:val="00A93AED"/>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74183"/>
    <w:rsid w:val="00CA6F2C"/>
    <w:rsid w:val="00CD6A13"/>
    <w:rsid w:val="00CF1871"/>
    <w:rsid w:val="00D01874"/>
    <w:rsid w:val="00D019CE"/>
    <w:rsid w:val="00D1133E"/>
    <w:rsid w:val="00D16760"/>
    <w:rsid w:val="00D17A34"/>
    <w:rsid w:val="00D26628"/>
    <w:rsid w:val="00D332B3"/>
    <w:rsid w:val="00D55207"/>
    <w:rsid w:val="00D81801"/>
    <w:rsid w:val="00D92B45"/>
    <w:rsid w:val="00D94F18"/>
    <w:rsid w:val="00D95962"/>
    <w:rsid w:val="00DC389B"/>
    <w:rsid w:val="00DD0ADC"/>
    <w:rsid w:val="00DE205A"/>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29FD"/>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C3451"/>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6E545B"/>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A357F4A2-7D9E-4E5F-AB45-4BAAED8C2886}"/>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694</Words>
  <Characters>3958</Characters>
  <Application>Microsoft Office Word</Application>
  <DocSecurity>0</DocSecurity>
  <Lines>32</Lines>
  <Paragraphs>9</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Stefan Pielmeier</cp:lastModifiedBy>
  <cp:revision>3</cp:revision>
  <dcterms:created xsi:type="dcterms:W3CDTF">2024-03-21T13:48:00Z</dcterms:created>
  <dcterms:modified xsi:type="dcterms:W3CDTF">2024-03-21T15:50:00Z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